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A8FDB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01CA8FDC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1CA8FDF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8FDD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8FDE" w14:textId="77777777" w:rsidR="0055375D" w:rsidRPr="005228AE" w:rsidRDefault="00FC452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C4521">
              <w:rPr>
                <w:b/>
                <w:sz w:val="26"/>
                <w:szCs w:val="26"/>
                <w:lang w:val="en-US"/>
              </w:rPr>
              <w:t>203B</w:t>
            </w:r>
            <w:r w:rsidR="005228AE">
              <w:rPr>
                <w:b/>
                <w:sz w:val="26"/>
                <w:szCs w:val="26"/>
              </w:rPr>
              <w:t>_075</w:t>
            </w:r>
          </w:p>
        </w:tc>
      </w:tr>
      <w:tr w:rsidR="0055375D" w:rsidRPr="00C44B8B" w14:paraId="01CA8FE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8FE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8FE1" w14:textId="77777777" w:rsidR="0055375D" w:rsidRPr="00F575EC" w:rsidRDefault="001F71B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575EC">
              <w:rPr>
                <w:b/>
                <w:sz w:val="26"/>
                <w:szCs w:val="26"/>
                <w:lang w:val="en-US"/>
              </w:rPr>
              <w:t>2025460</w:t>
            </w:r>
            <w:r w:rsidR="0055375D" w:rsidRPr="00F575E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01CA8FE3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1CA8FE4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1CA8FE5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1CA8FE6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01CA8FE7" w14:textId="77777777" w:rsidR="0026453A" w:rsidRPr="00697DC5" w:rsidRDefault="0026453A" w:rsidP="0026453A"/>
    <w:p w14:paraId="01CA8FE8" w14:textId="77777777" w:rsidR="0026453A" w:rsidRPr="00697DC5" w:rsidRDefault="0026453A" w:rsidP="0026453A"/>
    <w:p w14:paraId="01CA8FE9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1CA8FEA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F575EC" w:rsidRPr="00F575EC">
        <w:rPr>
          <w:b/>
          <w:sz w:val="26"/>
          <w:szCs w:val="26"/>
        </w:rPr>
        <w:t xml:space="preserve"> </w:t>
      </w:r>
      <w:r w:rsidR="00680707">
        <w:rPr>
          <w:b/>
          <w:sz w:val="26"/>
          <w:szCs w:val="26"/>
        </w:rPr>
        <w:t>(</w:t>
      </w:r>
      <w:r w:rsidR="001F71BE" w:rsidRPr="00AD53B7">
        <w:rPr>
          <w:b/>
          <w:sz w:val="26"/>
          <w:szCs w:val="26"/>
        </w:rPr>
        <w:t>Гайка М20 оцинкованная</w:t>
      </w:r>
      <w:r w:rsidR="00680707">
        <w:rPr>
          <w:b/>
          <w:sz w:val="26"/>
          <w:szCs w:val="26"/>
        </w:rPr>
        <w:t>)</w:t>
      </w:r>
      <w:r w:rsidR="00AD53B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1CA8FEB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1CA8FEC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1CA8FED" w14:textId="77777777" w:rsidR="00680707" w:rsidRDefault="00680707" w:rsidP="00680707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14:paraId="01CA8FEE" w14:textId="77777777" w:rsidR="00680707" w:rsidRDefault="00680707" w:rsidP="006807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1CA8FEF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1CA8FF0" w14:textId="77777777"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1CA8FF1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1CA8FF2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1CA8FF3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1CA8FF4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1CA8FF5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1CA8FF6" w14:textId="77777777" w:rsidR="00680707" w:rsidRDefault="00680707" w:rsidP="0068070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1CA8FF7" w14:textId="77777777"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1CA8FF8" w14:textId="77777777"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01CA8FF9" w14:textId="77777777" w:rsidR="00680707" w:rsidRDefault="00680707" w:rsidP="0068070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1CA8FFA" w14:textId="77777777" w:rsidR="00680707" w:rsidRDefault="00680707" w:rsidP="0068070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1CA8FFB" w14:textId="77777777" w:rsidR="00680707" w:rsidRDefault="00680707" w:rsidP="006807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1CA8FFC" w14:textId="77777777" w:rsidR="00680707" w:rsidRDefault="00680707" w:rsidP="0068070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1CA8FFD" w14:textId="77777777" w:rsidR="00680707" w:rsidRDefault="00680707" w:rsidP="0068070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1CA8FFE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1CA8FFF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1CA9000" w14:textId="77777777" w:rsidR="00680707" w:rsidRDefault="00680707" w:rsidP="006807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1CA9001" w14:textId="77777777" w:rsidR="00680707" w:rsidRDefault="00680707" w:rsidP="006807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1CA9002" w14:textId="77777777" w:rsidR="00680707" w:rsidRDefault="00680707" w:rsidP="00680707">
      <w:pPr>
        <w:spacing w:line="276" w:lineRule="auto"/>
        <w:rPr>
          <w:sz w:val="24"/>
          <w:szCs w:val="24"/>
        </w:rPr>
      </w:pPr>
    </w:p>
    <w:p w14:paraId="01CA9003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1CA9004" w14:textId="77777777"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1CA9005" w14:textId="77777777"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CA9006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1CA9007" w14:textId="77777777"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1CA9008" w14:textId="77777777"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CA9009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1CA900A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1CA900B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1CA900C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1CA900D" w14:textId="77777777" w:rsidR="00680707" w:rsidRDefault="00680707" w:rsidP="006807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1CA900E" w14:textId="77777777" w:rsidR="00680707" w:rsidRDefault="00680707" w:rsidP="006807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1CA900F" w14:textId="77777777" w:rsidR="00680707" w:rsidRDefault="00680707" w:rsidP="0068070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1CA9010" w14:textId="77777777" w:rsidR="00680707" w:rsidRDefault="00680707" w:rsidP="0068070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1CA9011" w14:textId="77777777" w:rsidR="00680707" w:rsidRDefault="00680707" w:rsidP="006807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01CA9012" w14:textId="77777777" w:rsidR="00680707" w:rsidRDefault="00680707" w:rsidP="006807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1CA9013" w14:textId="77777777" w:rsidR="00680707" w:rsidRDefault="00680707" w:rsidP="00680707">
      <w:pPr>
        <w:rPr>
          <w:sz w:val="26"/>
          <w:szCs w:val="26"/>
        </w:rPr>
      </w:pPr>
    </w:p>
    <w:p w14:paraId="01CA9014" w14:textId="77777777" w:rsidR="00680707" w:rsidRDefault="00680707" w:rsidP="00680707">
      <w:pPr>
        <w:rPr>
          <w:sz w:val="26"/>
          <w:szCs w:val="26"/>
        </w:rPr>
      </w:pPr>
    </w:p>
    <w:p w14:paraId="01CA9015" w14:textId="77777777" w:rsidR="00680707" w:rsidRDefault="00680707" w:rsidP="0068070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1CA9016" w14:textId="77777777" w:rsidR="00680707" w:rsidRDefault="00680707" w:rsidP="0068070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01CA9017" w14:textId="77777777" w:rsidR="00680707" w:rsidRDefault="00680707" w:rsidP="0068070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01CA9018" w14:textId="77777777" w:rsidR="008F73A3" w:rsidRPr="00697DC5" w:rsidRDefault="008F73A3" w:rsidP="0068070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A901B" w14:textId="77777777" w:rsidR="00232096" w:rsidRDefault="00232096">
      <w:r>
        <w:separator/>
      </w:r>
    </w:p>
  </w:endnote>
  <w:endnote w:type="continuationSeparator" w:id="0">
    <w:p w14:paraId="01CA901C" w14:textId="77777777" w:rsidR="00232096" w:rsidRDefault="0023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A9019" w14:textId="77777777" w:rsidR="00232096" w:rsidRDefault="00232096">
      <w:r>
        <w:separator/>
      </w:r>
    </w:p>
  </w:footnote>
  <w:footnote w:type="continuationSeparator" w:id="0">
    <w:p w14:paraId="01CA901A" w14:textId="77777777" w:rsidR="00232096" w:rsidRDefault="0023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A901D" w14:textId="77777777" w:rsidR="00AD7048" w:rsidRDefault="00517B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1CA901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B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3A7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023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1BE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096"/>
    <w:rsid w:val="00232288"/>
    <w:rsid w:val="00232D46"/>
    <w:rsid w:val="00232E4A"/>
    <w:rsid w:val="00235719"/>
    <w:rsid w:val="00235926"/>
    <w:rsid w:val="00241C67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BCA"/>
    <w:rsid w:val="00521C4A"/>
    <w:rsid w:val="0052201D"/>
    <w:rsid w:val="005228AE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3EA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47F"/>
    <w:rsid w:val="00676792"/>
    <w:rsid w:val="00676901"/>
    <w:rsid w:val="006806A9"/>
    <w:rsid w:val="00680707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3CD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661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E1E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3B7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95A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14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75EC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521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A8FDB"/>
  <w15:docId w15:val="{F2ECB83B-EF31-4FFF-8CE5-B252CE1E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2D54-A6A6-4EEA-89E0-6E79E1432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22B2F8-755B-4EAF-BD87-084F8A096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A53C5-0EE5-4AD2-95C7-9C0D03E5B676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DD576F-4006-445E-8EFB-1D992B07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6</Pages>
  <Words>914</Words>
  <Characters>5216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2016-10-04T12:47:00Z</dcterms:created>
  <dcterms:modified xsi:type="dcterms:W3CDTF">2016-10-04T12:47:00Z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